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 w:cs="方正小标宋_GBK"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shd w:val="clear" w:color="auto" w:fill="FFFFFF"/>
        </w:rPr>
        <w:t>奉节县甲高镇人民政府2023年</w:t>
      </w:r>
    </w:p>
    <w:p>
      <w:pPr>
        <w:pStyle w:val="2"/>
        <w:jc w:val="center"/>
        <w:rPr>
          <w:rFonts w:ascii="方正小标宋_GBK" w:hAnsi="方正小标宋_GBK" w:eastAsia="方正小标宋_GBK" w:cs="方正小标宋_GBK"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shd w:val="clear" w:color="auto" w:fill="FFFFFF"/>
        </w:rPr>
        <w:t>整体支出预算绩效自评报告</w:t>
      </w:r>
    </w:p>
    <w:p>
      <w:pPr>
        <w:pStyle w:val="2"/>
        <w:ind w:firstLine="640"/>
      </w:pPr>
      <w:bookmarkStart w:id="0" w:name="_GoBack"/>
      <w:bookmarkEnd w:id="0"/>
    </w:p>
    <w:p>
      <w:pPr>
        <w:ind w:firstLine="640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>
      <w:pPr>
        <w:snapToGrid w:val="0"/>
        <w:spacing w:line="520" w:lineRule="exact"/>
        <w:ind w:firstLine="640" w:firstLineChars="200"/>
        <w:rPr>
          <w:ins w:id="0" w:author="Administrator" w:date="2024-01-17T10:40:00Z"/>
          <w:rFonts w:ascii="方正仿宋_GBK" w:hAnsi="仿宋"/>
          <w:szCs w:val="32"/>
        </w:rPr>
      </w:pPr>
      <w:r>
        <w:rPr>
          <w:rFonts w:hint="eastAsia" w:ascii="方正仿宋_GBK" w:hAnsi="仿宋"/>
          <w:szCs w:val="32"/>
        </w:rPr>
        <w:t>1．主要职能。</w:t>
      </w:r>
    </w:p>
    <w:p>
      <w:pPr>
        <w:snapToGrid w:val="0"/>
        <w:spacing w:line="520" w:lineRule="exact"/>
        <w:ind w:firstLine="640" w:firstLineChars="200"/>
        <w:rPr>
          <w:rFonts w:ascii="方正仿宋_GBK" w:hAnsi="仿宋"/>
          <w:szCs w:val="32"/>
        </w:rPr>
      </w:pPr>
      <w:r>
        <w:rPr>
          <w:rFonts w:hint="eastAsia" w:ascii="方正仿宋_GBK" w:hAnsi="仿宋"/>
          <w:szCs w:val="32"/>
        </w:rPr>
        <w:t>贯彻落实党和国家的路线、方针、政策；制定和实施经济发展计划；加强政策引导，推进农业和农村经济结构调整，提高农业生产综合能力；制定和实施社会事业发展规划，建立健全保障机制，促进社会事业发展；加强社会管理，维护社会稳定；发展社会公共事业和集体公益事业，加强社会化服务体系建设，提高公共服务水平；加强应急工作机制建设，保障公共安全，负责抗灾抢险和突发事件处理工作；强化道德法治建设，提高公民整体素质水平；加强政府自身建设，进一步巩固农村基层政权。</w:t>
      </w:r>
    </w:p>
    <w:p>
      <w:pPr>
        <w:snapToGrid w:val="0"/>
        <w:spacing w:line="520" w:lineRule="exact"/>
        <w:ind w:firstLine="640" w:firstLineChars="200"/>
        <w:rPr>
          <w:ins w:id="1" w:author="Administrator" w:date="2024-01-17T11:00:00Z"/>
          <w:rFonts w:ascii="方正仿宋_GBK" w:hAnsi="仿宋"/>
          <w:szCs w:val="32"/>
        </w:rPr>
      </w:pPr>
      <w:r>
        <w:rPr>
          <w:rFonts w:hint="eastAsia" w:ascii="方正仿宋_GBK" w:hAnsi="仿宋"/>
          <w:szCs w:val="32"/>
        </w:rPr>
        <w:t>2.机构情况。甲高镇党委、政府设置党政综合办事机构10个，事业单位6个。</w:t>
      </w:r>
    </w:p>
    <w:p>
      <w:pPr>
        <w:snapToGrid w:val="0"/>
        <w:spacing w:line="520" w:lineRule="exact"/>
        <w:ind w:firstLine="640" w:firstLineChars="200"/>
        <w:rPr>
          <w:rFonts w:ascii="方正仿宋_GBK" w:hAnsi="仿宋"/>
          <w:szCs w:val="32"/>
        </w:rPr>
      </w:pPr>
      <w:r>
        <w:rPr>
          <w:rFonts w:hint="eastAsia" w:ascii="方正仿宋_GBK" w:hAnsi="仿宋"/>
          <w:szCs w:val="32"/>
        </w:rPr>
        <w:t>奉节县甲高镇人民政府（本级）内设党政办、党建办、人大办、经济发展办、民政和社会事务办、平安建设办、规划建设管理环保办、财政办、应急管理办和乡村振兴办共10个党政综合办事机构。</w:t>
      </w:r>
    </w:p>
    <w:p>
      <w:pPr>
        <w:snapToGrid w:val="0"/>
        <w:spacing w:line="520" w:lineRule="exact"/>
        <w:ind w:firstLine="640" w:firstLineChars="200"/>
        <w:rPr>
          <w:rFonts w:ascii="方正仿宋_GBK" w:hAnsi="仿宋"/>
          <w:szCs w:val="32"/>
        </w:rPr>
      </w:pPr>
      <w:r>
        <w:rPr>
          <w:rFonts w:hint="eastAsia" w:ascii="方正仿宋_GBK" w:hAnsi="仿宋"/>
          <w:szCs w:val="32"/>
        </w:rPr>
        <w:t>奉节县甲高镇农业服务中心内设农业服务中心、文化服务中心、劳动就业和社会保障服务所、退役军人服务站、综合行政执法大队和特色产业发展中心共6个事业单位。</w:t>
      </w:r>
    </w:p>
    <w:p>
      <w:pPr>
        <w:snapToGrid w:val="0"/>
        <w:spacing w:line="520" w:lineRule="exact"/>
        <w:ind w:firstLine="640" w:firstLineChars="200"/>
        <w:rPr>
          <w:rFonts w:hAnsi="方正仿宋_GBK" w:cs="方正仿宋_GBK"/>
          <w:szCs w:val="32"/>
        </w:rPr>
      </w:pPr>
      <w:r>
        <w:rPr>
          <w:rFonts w:hint="eastAsia" w:ascii="方正仿宋_GBK" w:hAnsi="仿宋"/>
          <w:szCs w:val="32"/>
        </w:rPr>
        <w:t>3.人员情况。甲高镇机关行政编制38名，机关后勤服务人员事业编制1名。领导职数11名。综合办事机构领导职数13名（含综合行政执法办公室领导职数）。甲高镇所属事业单位事业编制36名。行政领导职数10名（其中正职6名，副职4名）。</w:t>
      </w:r>
      <w:r>
        <w:rPr>
          <w:rFonts w:hint="eastAsia" w:ascii="方正仿宋_GBK" w:hAnsi="方正仿宋_GBK" w:cs="方正仿宋_GBK"/>
          <w:szCs w:val="32"/>
        </w:rPr>
        <w:t xml:space="preserve">               </w:t>
      </w:r>
      <w:r>
        <w:rPr>
          <w:rFonts w:ascii="方正仿宋_GBK" w:hAnsi="方正仿宋_GBK" w:cs="方正仿宋_GBK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>
      <w:pPr>
        <w:ind w:firstLine="640" w:firstLineChars="200"/>
      </w:pPr>
      <w:r>
        <w:t xml:space="preserve">2023年，甲高镇将紧紧围绕“兴业兴城，强县富民”的总要求，紧盯“橄榄小镇，美丽甲高”，以提高人民生活水平和维护群众切身利益为根本出发点，以巩固拓展脱贫攻坚成果同乡村振兴有效衔接为抓手，努力实现生态美、产业兴、百姓富、社会稳，奋力谱写新时代甲高高质量发展高品质生活新篇章。 </w:t>
      </w:r>
    </w:p>
    <w:p>
      <w:pPr>
        <w:ind w:firstLine="640" w:firstLineChars="200"/>
      </w:pPr>
      <w:r>
        <w:t xml:space="preserve">目标一、实施党建品牌提升行动。广泛开展学习宣传党的二十大精神活动，贯彻执行上级的各项方针政策，抓好基层党建工作，稳定和完善政府各项决策部署，加强亮点提炼和经验总结，深入推进“一村一品”党建亮点工程，打造1-2个党建示范点，发挥企业党员先锋模范作用，打造商会支部示范点，结合县委“双晒双比”，将“三亮三树”打造为可复制、可推广的党建品牌。 </w:t>
      </w:r>
    </w:p>
    <w:p>
      <w:pPr>
        <w:ind w:firstLine="640" w:firstLineChars="200"/>
      </w:pPr>
      <w:r>
        <w:t xml:space="preserve">目标二、实施生态产业提质行动。坚定不移做优“一米两油”等特色产业；积极争取8480亩油橄榄抚育管护项目；推动橄榄叶加工厂落地；做强山地特色高效农业；加强农旅深度融合；打响“市级休闲农业和乡村旅游示范乡镇”品牌。 </w:t>
      </w:r>
    </w:p>
    <w:p>
      <w:pPr>
        <w:ind w:firstLine="640" w:firstLineChars="200"/>
      </w:pPr>
      <w:r>
        <w:t xml:space="preserve">目标三、实施项目建设提速行动。全力支持万巫南线高速项目建设，有序推进野茶水库、杉树包风电二期、光伏发电等重大项目；力促入乡返乡创业园三、四、五、六期项目建成投产，带动群众“家门口就业”；加速娱乐观光体验性项目的市场化运作进程，全力推动七斗河油菜花景区提档升级。 </w:t>
      </w:r>
    </w:p>
    <w:p>
      <w:pPr>
        <w:ind w:firstLine="640" w:firstLineChars="200"/>
      </w:pPr>
      <w:r>
        <w:t xml:space="preserve">目标四、实施宜居名镇打造行动。以建设“魅力、宜居、和谐橄榄小镇”为目标，推进集生活、商业、产业、休闲为一体的新型城镇化建设。扎实开展农村人居环境整治五年行动，强化“户集、村收、镇转运、县处理”垃圾分类体系建设，争创市级文明小镇。 </w:t>
      </w:r>
    </w:p>
    <w:p>
      <w:pPr>
        <w:ind w:firstLine="640" w:firstLineChars="200"/>
      </w:pPr>
      <w:r>
        <w:t xml:space="preserve">目标五、实施社会民生保障行动。以群众满意为目标，围绕巩固拓展脱贫攻坚成果同乡村振兴有效衔接，统筹实施民生实事。规范城乡低保动态管理，落实好重点救助、临时救助和医疗救助等政策，提升福利院管理水平，优化镇村医疗卫生机构软硬件条件，抓好返乡农民工等重点人群就业。规范管理村级文化活动室，规范便民服务程序。 </w:t>
      </w:r>
    </w:p>
    <w:p>
      <w:pPr>
        <w:ind w:firstLine="640" w:firstLineChars="200"/>
      </w:pPr>
      <w:r>
        <w:t>目标六、实施安全稳定护航行动。深入开展道路交通、安全生产经营、消防安全和食品药品安全专项整治行动，及时发现排查事故隐患，坚决避免特重大安全事故发生；加强应急演练、民警联动，提高事故应急处置能力和应急管理水平；落实信访稳定工作“一岗双责”；实施校园周边环境整治专项行动，全面保障社会安全稳定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整体支出绩效目标申报及年中追加支出绩效目标情况：           </w:t>
      </w:r>
    </w:p>
    <w:p>
      <w:pPr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预算下达了整体支出绩效目标，由于年中追加了预算，对整体支出绩效目标进行了调整，我单位根据调整后的整体支出绩效目标开展了自评。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2023年度总收入3892.55万元，一般公共预算财政拨款收入3826.55万元，政府性基金预算财政拨款收入66万元；2023年度总支出3892.55万元，其中：基本支出</w:t>
      </w:r>
      <w:r>
        <w:rPr>
          <w:rFonts w:ascii="方正仿宋_GBK" w:hAnsi="方正仿宋_GBK" w:cs="方正仿宋_GBK"/>
          <w:szCs w:val="32"/>
        </w:rPr>
        <w:t>2087.5</w:t>
      </w:r>
      <w:r>
        <w:rPr>
          <w:rFonts w:hint="eastAsia" w:ascii="方正仿宋_GBK" w:hAnsi="方正仿宋_GBK" w:cs="方正仿宋_GBK"/>
          <w:szCs w:val="32"/>
        </w:rPr>
        <w:t>5万元（工资福利支出1304.94万元、商品和服务支出587.4万元、对个人和家庭的补助560.67万元），项目支出1805.01万元。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</w:t>
      </w:r>
      <w:r>
        <w:rPr>
          <w:rFonts w:hint="eastAsia" w:ascii="方正仿宋_GBK" w:hAnsi="方正仿宋_GBK" w:cs="方正仿宋_GBK"/>
          <w:b/>
          <w:bCs/>
          <w:szCs w:val="32"/>
        </w:rPr>
        <w:t>年初</w:t>
      </w:r>
      <w:r>
        <w:rPr>
          <w:rFonts w:hint="eastAsia" w:ascii="方正仿宋_GBK" w:hAnsi="方正仿宋_GBK" w:cs="方正仿宋_GBK"/>
          <w:szCs w:val="32"/>
        </w:rPr>
        <w:t>预算收入2068.8万元，其中：财政拨款收入年初预算2068.8万元（一般公共预算收入2068.8万元），年中追专项资金1823.75万元（一般公共预算收入1757.75万元，政府基金预算收入66万元），共计收入3892.55万元。</w:t>
      </w:r>
    </w:p>
    <w:p>
      <w:pPr>
        <w:ind w:firstLine="640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（一）基本支出：2023年度我乡镇基本支出3892.55万元，其中：人员支出1717.08万元，公用支出370.47万元。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2023年三公经费支出11.29万元（预算为18万元），较上年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下降22.46%，</w:t>
      </w:r>
      <w:r>
        <w:rPr>
          <w:rFonts w:hint="eastAsia" w:ascii="方正仿宋_GBK" w:hAnsi="方正仿宋_GBK" w:cs="方正仿宋_GBK"/>
          <w:szCs w:val="32"/>
        </w:rPr>
        <w:t>其中：公务接待费2.99万元（预算为6万元），公务用车运行维护费8.31万元（预算为12万元）。</w:t>
      </w:r>
    </w:p>
    <w:p>
      <w:pPr>
        <w:numPr>
          <w:ilvl w:val="0"/>
          <w:numId w:val="1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项目支出：2023年财政拨款项目支出1805.01万元。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（一）财务管理制度建设情况：资金拨付严格按程序申报、审批，合理合规使用资金，确保财政资金安全。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（二）资产管理：按照要求及时报送资产情况报表，确保各项资产核算准确、帐实相符、管理到位。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（三）预决算公开：在县人民政府门户网站上按时进行了预决算公开。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（四）“三公经费”控制情况：能严格遵守各项规章制度，严控“三公”经费支出，“三公经费”减少，并及时在县人民政府门户网站上对“三公”经费情况进行公示。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（五）认真履行职责情况：按照各站所室职责划分，认真履职，对年初计划工作能有理有条按质按时完成。</w:t>
      </w:r>
    </w:p>
    <w:p>
      <w:pPr>
        <w:numPr>
          <w:ilvl w:val="0"/>
          <w:numId w:val="2"/>
        </w:numPr>
        <w:rPr>
          <w:rFonts w:ascii="方正黑体_GBK" w:hAnsi="方正黑体_GBK" w:eastAsia="方正黑体_GBK" w:cs="方正黑体_GBK"/>
          <w:color w:val="000000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Cs w:val="32"/>
        </w:rPr>
        <w:t>评价结论及分析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通过认真开展单位整体支出绩效目标自评，综合评分94.42分，评价结果为</w:t>
      </w:r>
      <w:r>
        <w:rPr>
          <w:rFonts w:hint="eastAsia" w:ascii="仿宋_GB2312" w:hAnsi="仿宋_GB2312" w:eastAsia="仿宋_GB2312" w:cs="仿宋_GB2312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（一）经济性分析</w:t>
      </w:r>
    </w:p>
    <w:p>
      <w:pPr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执行绩效评价体系，从以下几个方面提升了我单位的绩效工作：</w:t>
      </w:r>
      <w:r>
        <w:rPr>
          <w:rFonts w:hint="eastAsia" w:ascii="仿宋_GB2312" w:hAnsi="仿宋_GB2312" w:eastAsia="仿宋_GB2312" w:cs="仿宋_GB2312"/>
          <w:szCs w:val="32"/>
        </w:rPr>
        <w:t>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（二）效率性分析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2023年我镇年初目标全部完成，完成及时率达100%。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（三）效益性分析</w:t>
      </w:r>
    </w:p>
    <w:p>
      <w:pPr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2023年，我单位的绩效评价工作在党委政府的坚强领导下，在党委政府的监督指导下，在社会各界的大力支持下，深入挖掘增收潜力，坚持稳增长、调结构、促改革、惠民生、防风险，各项支出得到较好保障，为建设“橄榄小镇，美丽甲高”提供了坚实保障。</w:t>
      </w:r>
    </w:p>
    <w:p>
      <w:pPr>
        <w:ind w:firstLine="640" w:firstLineChars="200"/>
        <w:rPr>
          <w:rFonts w:ascii="方正仿宋_GBK" w:hAnsi="方正仿宋_GBK" w:cs="方正仿宋_GBK"/>
          <w:b/>
          <w:bCs/>
          <w:color w:val="0000FF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仿宋" w:hAnsi="仿宋" w:eastAsia="仿宋" w:cs="仿宋"/>
          <w:szCs w:val="32"/>
        </w:rPr>
        <w:t>2023年我镇群众满意度≥90%，与年初目标≥95%，一是工作人员在传达政策不充分。导致老百姓不透彻，造成误解；二是工作宣传不到位。有些老百姓对政策一知半解，问起是否知道或享受某政策，则回答不知道或没享受，造成评价低；三是工作解释不到位。老百姓的诉求未得到圆满解决，而工作人员又没有作出具体说明和耐心解释，群众对办理结果不服，从而评价不满意。</w:t>
      </w:r>
    </w:p>
    <w:p>
      <w:pPr>
        <w:ind w:firstLine="640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（一）加大政策培训力度，做到心中有数，在向老百姓解释政策时要用通俗易懂的词汇，同时对老百姓的疑问要认真耐心的回答解释，务必让老百姓理解政策。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（二）加强政策宣传力度，充分利用院坝会、群众会、党员大会等宣传平台，把最新的政策传达到老百姓身边。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（三）加强工作解释力度，提升工作办理质量，一定要做到工作流程标准化，透明化、公开化，及时老百姓诉求没有得到解决，也要通过耐心细致的做工作，使群众满意。        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20B0300000000000000"/>
    <w:charset w:val="86"/>
    <w:family w:val="swiss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43E0A9B"/>
    <w:rsid w:val="00395832"/>
    <w:rsid w:val="004A30C0"/>
    <w:rsid w:val="00991753"/>
    <w:rsid w:val="00B2583A"/>
    <w:rsid w:val="00B81502"/>
    <w:rsid w:val="00C236EA"/>
    <w:rsid w:val="00E60C80"/>
    <w:rsid w:val="00EA514E"/>
    <w:rsid w:val="0F027640"/>
    <w:rsid w:val="343E0A9B"/>
    <w:rsid w:val="6CC7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link w:val="6"/>
    <w:qFormat/>
    <w:uiPriority w:val="0"/>
    <w:pPr>
      <w:spacing w:after="120"/>
    </w:pPr>
    <w:rPr>
      <w:rFonts w:eastAsia="宋体"/>
      <w:sz w:val="21"/>
      <w:szCs w:val="24"/>
    </w:rPr>
  </w:style>
  <w:style w:type="character" w:customStyle="1" w:styleId="6">
    <w:name w:val="正文文本 Char"/>
    <w:basedOn w:val="5"/>
    <w:link w:val="3"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2937</Words>
  <Characters>3119</Characters>
  <Lines>7</Lines>
  <Paragraphs>7</Paragraphs>
  <TotalTime>8</TotalTime>
  <ScaleCrop>false</ScaleCrop>
  <LinksUpToDate>false</LinksUpToDate>
  <CharactersWithSpaces>3745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2024-01-24T08:36:00Z</dcterms:created>
  <dc:creator>我家有~xi</dc:creator>
  <cp:lastModifiedBy>Administrator</cp:lastModifiedBy>
  <dcterms:modified xsi:type="dcterms:W3CDTF">2024-08-14T08:52:55Z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AECBF909370F4F0D9251658192D58BA5_13</vt:lpwstr>
  </property>
</Properties>
</file>